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2781E" w:rsidRPr="00770C3D" w:rsidTr="00D87277">
        <w:tc>
          <w:tcPr>
            <w:tcW w:w="9212" w:type="dxa"/>
            <w:shd w:val="clear" w:color="auto" w:fill="E6E6E6"/>
          </w:tcPr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  <w:bookmarkStart w:id="0" w:name="_GoBack"/>
            <w:bookmarkEnd w:id="0"/>
            <w:r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0C413C" w:rsidRDefault="000C413C" w:rsidP="000C413C">
      <w:pPr>
        <w:jc w:val="center"/>
        <w:rPr>
          <w:b/>
        </w:rPr>
      </w:pPr>
      <w:r>
        <w:rPr>
          <w:b/>
        </w:rPr>
        <w:t xml:space="preserve">AKTYWNA TABLICA  </w:t>
      </w:r>
    </w:p>
    <w:p w:rsidR="003C758D" w:rsidRDefault="0042781E" w:rsidP="000C413C">
      <w:pPr>
        <w:jc w:val="center"/>
        <w:rPr>
          <w:b/>
        </w:rPr>
      </w:pPr>
      <w:r w:rsidRPr="00770C3D">
        <w:rPr>
          <w:b/>
        </w:rPr>
        <w:t xml:space="preserve"> 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Pr="00770C3D">
        <w:rPr>
          <w:b/>
        </w:rPr>
        <w:t>dyrektora szkoły</w:t>
      </w:r>
      <w:r w:rsidR="000C413C">
        <w:rPr>
          <w:b/>
        </w:rPr>
        <w:t xml:space="preserve"> </w:t>
      </w:r>
      <w:r w:rsidRPr="00770C3D">
        <w:rPr>
          <w:b/>
        </w:rPr>
        <w:t xml:space="preserve">do </w:t>
      </w:r>
    </w:p>
    <w:p w:rsidR="000C413C" w:rsidRDefault="000C413C" w:rsidP="000C413C">
      <w:pPr>
        <w:jc w:val="center"/>
        <w:rPr>
          <w:b/>
        </w:rPr>
      </w:pPr>
    </w:p>
    <w:p w:rsidR="0042781E" w:rsidRDefault="0042781E" w:rsidP="000C413C">
      <w:pPr>
        <w:jc w:val="center"/>
        <w:rPr>
          <w:b/>
        </w:rPr>
      </w:pPr>
      <w:r>
        <w:rPr>
          <w:b/>
        </w:rPr>
        <w:t>…………………………………………</w:t>
      </w:r>
    </w:p>
    <w:p w:rsidR="0042781E" w:rsidRPr="00770C3D" w:rsidRDefault="0042781E" w:rsidP="0042781E">
      <w:pPr>
        <w:ind w:left="3540" w:firstLine="708"/>
      </w:pPr>
      <w:r>
        <w:rPr>
          <w:i/>
        </w:rPr>
        <w:t xml:space="preserve">          (organ </w:t>
      </w:r>
      <w:r w:rsidRPr="00761F2E">
        <w:rPr>
          <w:i/>
        </w:rPr>
        <w:t>prowadząc</w:t>
      </w:r>
      <w:r>
        <w:rPr>
          <w:i/>
        </w:rPr>
        <w:t xml:space="preserve">y </w:t>
      </w:r>
      <w:r w:rsidRPr="00761F2E">
        <w:rPr>
          <w:i/>
        </w:rPr>
        <w:t>szkołę</w:t>
      </w:r>
      <w:r w:rsidRPr="004520B6">
        <w:rPr>
          <w:rStyle w:val="Odwoanieprzypisudolnego"/>
          <w:i/>
          <w:sz w:val="20"/>
        </w:rPr>
        <w:footnoteReference w:id="1"/>
      </w:r>
      <w:r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3C758D" w:rsidRDefault="002F0BFA" w:rsidP="003C758D">
            <w:pPr>
              <w:jc w:val="center"/>
              <w:rPr>
                <w:bCs/>
              </w:rPr>
            </w:pPr>
            <w:ins w:id="1" w:author="Mokrogulska Agnieszka" w:date="2018-04-20T11:19:00Z">
              <w:r>
                <w:rPr>
                  <w:bCs/>
                </w:rPr>
                <w:t xml:space="preserve">oraz </w:t>
              </w:r>
            </w:ins>
            <w:r w:rsidR="0042781E">
              <w:rPr>
                <w:bCs/>
              </w:rPr>
              <w:t xml:space="preserve">z </w:t>
            </w:r>
            <w:r w:rsidR="000C413C">
              <w:rPr>
                <w:bCs/>
              </w:rPr>
              <w:t xml:space="preserve">realizacji zadań  określonych w § 6 Rozporządzenia </w:t>
            </w:r>
            <w:r w:rsidR="000C413C" w:rsidRPr="000C413C">
              <w:rPr>
                <w:bCs/>
              </w:rPr>
              <w:t xml:space="preserve">Rady Ministrów z dnia 19 lipca 2017 r. w sprawie szczegółowych warunków, form i trybu realizacji Rządowego programu rozwijania szkolnej infrastruktury oraz kompetencji uczniów i nauczycieli w zakresie technologii informacyjno-komunikacyjnych – „Aktywna tablica” </w:t>
            </w:r>
            <w:r w:rsidR="000C413C">
              <w:rPr>
                <w:bCs/>
              </w:rPr>
              <w:t xml:space="preserve">oraz </w:t>
            </w:r>
            <w:r w:rsidR="0042781E">
              <w:rPr>
                <w:bCs/>
              </w:rPr>
              <w:t>wykorzystania</w:t>
            </w:r>
            <w:r w:rsidR="0042781E" w:rsidRPr="00770C3D">
              <w:rPr>
                <w:bCs/>
              </w:rPr>
              <w:t xml:space="preserve"> wsparcia finansowego w roku</w:t>
            </w:r>
            <w:r w:rsidR="00135A0A">
              <w:rPr>
                <w:bCs/>
              </w:rPr>
              <w:t xml:space="preserve"> </w:t>
            </w:r>
            <w:r w:rsidR="00135A0A" w:rsidRPr="00135A0A">
              <w:rPr>
                <w:b/>
                <w:bCs/>
              </w:rPr>
              <w:t>201</w:t>
            </w:r>
            <w:r w:rsidR="000C413C">
              <w:rPr>
                <w:b/>
                <w:bCs/>
              </w:rPr>
              <w:t>7</w:t>
            </w:r>
            <w:r w:rsidR="0042781E">
              <w:rPr>
                <w:bCs/>
              </w:rPr>
              <w:t xml:space="preserve"> </w:t>
            </w:r>
            <w:r w:rsidR="0042781E" w:rsidRPr="00770C3D">
              <w:rPr>
                <w:bCs/>
              </w:rPr>
              <w:t>na</w:t>
            </w:r>
          </w:p>
          <w:p w:rsidR="00606382" w:rsidRPr="003C758D" w:rsidRDefault="0042781E" w:rsidP="003C758D">
            <w:pPr>
              <w:jc w:val="center"/>
              <w:rPr>
                <w:bCs/>
              </w:rPr>
            </w:pPr>
            <w:r w:rsidRPr="00770C3D">
              <w:t xml:space="preserve">zakup pomocy dydaktycznych 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 xml:space="preserve">CZĘŚĆ I </w:t>
            </w:r>
            <w:r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018"/>
        </w:trPr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9D242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398"/>
        <w:gridCol w:w="2552"/>
        <w:gridCol w:w="326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D2421">
        <w:trPr>
          <w:trHeight w:val="4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Pomoce dydaktyczne (rodzaj)</w:t>
            </w:r>
            <w:r w:rsidRPr="008509D5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Liczba pomocy dydaktycznych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t>Koszt w zł</w:t>
            </w:r>
          </w:p>
        </w:tc>
      </w:tr>
      <w:tr w:rsidR="009D2421" w:rsidRPr="00770C3D" w:rsidTr="009D2421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4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311FD5" w:rsidRDefault="009D2421" w:rsidP="00440B4D">
            <w:pPr>
              <w:jc w:val="both"/>
            </w:pPr>
            <w:r w:rsidRPr="0098565A">
              <w:t>tablica interaktywna z projektorem ultrakrótkoogniskowym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tablica interaktywna bez projektora ultrakrótkoogniskowego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 ultrakrótkoogniskowy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głośniki lub inne urządzenia pozwalające na przekaz dźwięku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interaktywny monitor dotykowy o przekątnej ekranu co najmniej 55 cali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A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C304C2" w:rsidRDefault="0042781E" w:rsidP="00440B4D">
            <w:r w:rsidRPr="00C304C2">
              <w:t>Razem koszt zakupu pomocy dydaktycznych</w:t>
            </w:r>
          </w:p>
        </w:tc>
        <w:tc>
          <w:tcPr>
            <w:tcW w:w="3260" w:type="dxa"/>
          </w:tcPr>
          <w:p w:rsidR="0042781E" w:rsidRPr="00770C3D" w:rsidRDefault="0042781E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B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przyznanego wsparcia finansowego na zakup pomocy dydaktycznych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C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D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Procent wykorzystanego wsparcia finansowego (C/B)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%</w:t>
            </w:r>
            <w:r w:rsidRPr="006031C1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3"/>
            </w: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E8546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Finansowy wkład własny</w:t>
            </w:r>
            <w:r w:rsidR="00E85461">
              <w:rPr>
                <w:rStyle w:val="Odwoanieprzypisudolnego"/>
                <w:rFonts w:eastAsia="Calibri"/>
                <w:lang w:eastAsia="en-US"/>
              </w:rPr>
              <w:footnoteReference w:id="4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F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rzeczowego wkładu własnego</w:t>
            </w:r>
            <w:r w:rsidR="002B373B">
              <w:rPr>
                <w:rStyle w:val="Odwoanieprzypisudolnego"/>
                <w:rFonts w:eastAsia="Calibri"/>
                <w:lang w:eastAsia="en-US"/>
              </w:rPr>
              <w:footnoteReference w:id="5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D2421">
          <w:pgSz w:w="16838" w:h="11906" w:orient="landscape"/>
          <w:pgMar w:top="1418" w:right="1418" w:bottom="1135" w:left="1418" w:header="709" w:footer="572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440B4D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2781E" w:rsidRDefault="0042781E" w:rsidP="000640DA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CZĘŚC III – </w:t>
            </w:r>
            <w:r w:rsidR="000640DA"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 w:rsidR="000640DA">
              <w:rPr>
                <w:rFonts w:eastAsia="Calibri"/>
                <w:b/>
                <w:lang w:eastAsia="en-US"/>
              </w:rPr>
              <w:t xml:space="preserve">Ń OKREŚLONYCH </w:t>
            </w:r>
            <w:r w:rsidR="000640DA">
              <w:rPr>
                <w:rFonts w:eastAsia="Calibri"/>
                <w:b/>
                <w:lang w:eastAsia="en-US"/>
              </w:rPr>
              <w:br/>
              <w:t>W CZĘŚCI V. 3 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6"/>
            </w:r>
          </w:p>
          <w:p w:rsidR="000640DA" w:rsidRPr="00364864" w:rsidRDefault="000640DA" w:rsidP="00464CA5">
            <w:pPr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left="714" w:right="62" w:hanging="357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uczestniczenia </w:t>
            </w:r>
            <w:r w:rsidRPr="000C4394">
              <w:rPr>
                <w:rFonts w:eastAsia="Arial"/>
                <w:lang w:eastAsia="en-US"/>
              </w:rPr>
              <w:t xml:space="preserve">przez przynajmniej jednego nauczyciela szkoły </w:t>
            </w:r>
            <w:r>
              <w:rPr>
                <w:rFonts w:eastAsia="Arial"/>
                <w:lang w:eastAsia="en-US"/>
              </w:rPr>
              <w:t>lub szkoły za granicą w </w:t>
            </w:r>
            <w:r w:rsidRPr="0004347D">
              <w:rPr>
                <w:rFonts w:eastAsia="Arial"/>
                <w:lang w:eastAsia="en-US"/>
              </w:rPr>
              <w:t>konferencjach i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szkoleniach z zakresu stosowania TIK w nauczaniu;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uczestniczenia przez przynajmniej jednego nauczyciela szkoły</w:t>
            </w:r>
            <w:r>
              <w:rPr>
                <w:rFonts w:eastAsia="Arial"/>
                <w:lang w:eastAsia="en-US"/>
              </w:rPr>
              <w:t xml:space="preserve"> </w:t>
            </w:r>
            <w:r w:rsidRPr="0097406B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>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międzyszkolnych sieciach współpracy nauczycieli stosujących TIK w nauczaniu, 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tym: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udzia</w:t>
            </w:r>
            <w:r>
              <w:rPr>
                <w:rFonts w:eastAsia="Arial"/>
                <w:lang w:eastAsia="en-US"/>
              </w:rPr>
              <w:t>le</w:t>
            </w:r>
            <w:r w:rsidRPr="0004347D">
              <w:rPr>
                <w:rFonts w:eastAsia="Arial"/>
                <w:lang w:eastAsia="en-US"/>
              </w:rPr>
              <w:t xml:space="preserve"> w co najmniej 3 spotkaniach organizowanych w ramach międzyszkolnych 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spotkań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zorganizowani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w szkole</w:t>
            </w:r>
            <w:r w:rsidRPr="00F2616E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lub szkole za granicą</w:t>
            </w:r>
            <w:r w:rsidRPr="0004347D">
              <w:rPr>
                <w:rFonts w:eastAsia="Arial"/>
                <w:lang w:eastAsia="en-US"/>
              </w:rPr>
              <w:t>, w ra</w:t>
            </w:r>
            <w:r>
              <w:rPr>
                <w:rFonts w:eastAsia="Arial"/>
                <w:lang w:eastAsia="en-US"/>
              </w:rPr>
              <w:t>mach uczestnictwa w </w:t>
            </w:r>
            <w:r w:rsidRPr="0004347D">
              <w:rPr>
                <w:rFonts w:eastAsia="Arial"/>
                <w:lang w:eastAsia="en-US"/>
              </w:rPr>
              <w:t>międzyszkolnej sieci współpracy nauczycieli, co na</w:t>
            </w:r>
            <w:r>
              <w:rPr>
                <w:rFonts w:eastAsia="Arial"/>
                <w:lang w:eastAsia="en-US"/>
              </w:rPr>
              <w:t>jmniej dwóch lekcji otwartych z </w:t>
            </w:r>
            <w:r w:rsidRPr="0004347D">
              <w:rPr>
                <w:rFonts w:eastAsia="Arial"/>
                <w:lang w:eastAsia="en-US"/>
              </w:rPr>
              <w:t>wykorzystaniem TIK w nauczaniu,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dzieleni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się przyjętymi rozwiązaniami i doświadczeniami z innymi nauczycielami przez udostępnianie w </w:t>
            </w:r>
            <w:r>
              <w:rPr>
                <w:rFonts w:eastAsia="Arial"/>
                <w:lang w:eastAsia="en-US"/>
              </w:rPr>
              <w:t>międzyszkolnej</w:t>
            </w:r>
            <w:r w:rsidRPr="00796A9D">
              <w:rPr>
                <w:rFonts w:eastAsia="Arial"/>
                <w:lang w:eastAsia="en-US"/>
              </w:rPr>
              <w:t xml:space="preserve"> </w:t>
            </w:r>
            <w:r w:rsidRPr="0004347D">
              <w:rPr>
                <w:rFonts w:eastAsia="Arial"/>
                <w:lang w:eastAsia="en-US"/>
              </w:rPr>
              <w:t>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>
              <w:rPr>
                <w:rFonts w:eastAsia="Arial"/>
                <w:lang w:eastAsia="en-US"/>
              </w:rPr>
              <w:t xml:space="preserve">, w szczególności </w:t>
            </w:r>
            <w:r w:rsidRPr="0004347D">
              <w:rPr>
                <w:rFonts w:eastAsia="Arial"/>
                <w:lang w:eastAsia="en-US"/>
              </w:rPr>
              <w:t xml:space="preserve">opracowanych scenariuszy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br/>
            </w:r>
            <w:r w:rsidRPr="0004347D">
              <w:rPr>
                <w:rFonts w:eastAsia="Arial"/>
                <w:lang w:eastAsia="en-US"/>
              </w:rPr>
              <w:t>wykorzystaniem TIK, przykładów dobrych praktyk;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wyznaczenie szkolnego e-koordynatora</w:t>
            </w:r>
            <w:r>
              <w:rPr>
                <w:rFonts w:eastAsia="Arial"/>
                <w:lang w:eastAsia="en-US"/>
              </w:rPr>
              <w:t xml:space="preserve"> (którego zadaniem jest koordynacja działań w zakresie stosowania TIK w szkole</w:t>
            </w:r>
            <w:r w:rsidRPr="00F2616E">
              <w:t xml:space="preserve"> </w:t>
            </w:r>
            <w:r>
              <w:rPr>
                <w:rFonts w:eastAsia="Arial"/>
                <w:lang w:eastAsia="en-US"/>
              </w:rPr>
              <w:t>lub szkole</w:t>
            </w:r>
            <w:r w:rsidRPr="00F2616E">
              <w:rPr>
                <w:rFonts w:eastAsia="Arial"/>
                <w:lang w:eastAsia="en-US"/>
              </w:rPr>
              <w:t xml:space="preserve"> za granicą</w:t>
            </w:r>
            <w:r>
              <w:rPr>
                <w:rFonts w:eastAsia="Arial"/>
                <w:lang w:eastAsia="en-US"/>
              </w:rPr>
              <w:t>)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oraz</w:t>
            </w:r>
            <w:r w:rsidRPr="0004347D">
              <w:rPr>
                <w:rFonts w:eastAsia="Arial"/>
                <w:lang w:eastAsia="en-US"/>
              </w:rPr>
              <w:t xml:space="preserve"> powołanie nauczycielskich zespołów samokształceniowych, które wspierają dyrektor</w:t>
            </w:r>
            <w:r>
              <w:rPr>
                <w:rFonts w:eastAsia="Arial"/>
                <w:lang w:eastAsia="en-US"/>
              </w:rPr>
              <w:t xml:space="preserve">a </w:t>
            </w:r>
            <w:r w:rsidR="00464CA5">
              <w:rPr>
                <w:rFonts w:eastAsia="Arial"/>
                <w:lang w:eastAsia="en-US"/>
              </w:rPr>
              <w:br/>
            </w:r>
            <w:r>
              <w:rPr>
                <w:rFonts w:eastAsia="Arial"/>
                <w:lang w:eastAsia="en-US"/>
              </w:rPr>
              <w:t xml:space="preserve">i nauczycieli w zorganizowaniu pracy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>
              <w:rPr>
                <w:rFonts w:eastAsia="Arial"/>
                <w:lang w:eastAsia="en-US"/>
              </w:rPr>
              <w:t>z </w:t>
            </w:r>
            <w:r w:rsidRPr="0004347D">
              <w:rPr>
                <w:rFonts w:eastAsia="Arial"/>
                <w:lang w:eastAsia="en-US"/>
              </w:rPr>
              <w:t>wykorzystaniem TIK;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lastRenderedPageBreak/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godzin w każdym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464CA5" w:rsidRPr="00770C3D" w:rsidRDefault="00464CA5" w:rsidP="00464C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42781E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CZĘŚC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 xml:space="preserve">Z </w:t>
            </w:r>
            <w:r w:rsidR="00CB245D">
              <w:rPr>
                <w:rFonts w:eastAsia="Calibri"/>
                <w:b/>
                <w:lang w:eastAsia="en-US"/>
              </w:rPr>
              <w:t xml:space="preserve">REALIZACJI </w:t>
            </w:r>
            <w:r w:rsidRPr="00464CA5">
              <w:rPr>
                <w:rFonts w:eastAsia="Calibri"/>
                <w:b/>
                <w:lang w:eastAsia="en-US"/>
              </w:rPr>
              <w:t>PROGRAMU AKTYWNA TABLICA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  <w:p w:rsidR="00464CA5" w:rsidRDefault="00464CA5" w:rsidP="00464CA5">
            <w:pPr>
              <w:ind w:left="720"/>
              <w:rPr>
                <w:rFonts w:eastAsia="Calibri"/>
                <w:b/>
                <w:lang w:eastAsia="en-US"/>
              </w:rPr>
            </w:pP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40B4D">
        <w:trPr>
          <w:trHeight w:val="4493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4480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br w:type="page"/>
      </w: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572"/>
        <w:gridCol w:w="4470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9D2421"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C9" w:rsidRDefault="005408C9">
      <w:r>
        <w:separator/>
      </w:r>
    </w:p>
  </w:endnote>
  <w:endnote w:type="continuationSeparator" w:id="0">
    <w:p w:rsidR="005408C9" w:rsidRDefault="0054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461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C9" w:rsidRDefault="005408C9">
      <w:r>
        <w:separator/>
      </w:r>
    </w:p>
  </w:footnote>
  <w:footnote w:type="continuationSeparator" w:id="0">
    <w:p w:rsidR="005408C9" w:rsidRDefault="005408C9">
      <w:r>
        <w:continuationSeparator/>
      </w:r>
    </w:p>
  </w:footnote>
  <w:footnote w:id="1">
    <w:p w:rsidR="0042781E" w:rsidRPr="00470E9B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</w:p>
  </w:footnote>
  <w:footnote w:id="2">
    <w:p w:rsidR="009D2421" w:rsidRPr="00DF48F6" w:rsidRDefault="009D2421" w:rsidP="0042781E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F54FA2">
        <w:rPr>
          <w:rStyle w:val="Odwoanieprzypisudolnego"/>
          <w:sz w:val="20"/>
          <w:szCs w:val="20"/>
        </w:rPr>
        <w:footnoteRef/>
      </w:r>
      <w:r w:rsidRPr="00F54FA2">
        <w:rPr>
          <w:sz w:val="20"/>
          <w:szCs w:val="20"/>
        </w:rPr>
        <w:t xml:space="preserve"> </w:t>
      </w:r>
      <w:r w:rsidRPr="00DF48F6">
        <w:rPr>
          <w:rFonts w:ascii="Times New Roman" w:hAnsi="Times New Roman"/>
          <w:sz w:val="20"/>
          <w:szCs w:val="20"/>
        </w:rPr>
        <w:t>W razie potrzeby proszę dodać dodatkowe wiersze.</w:t>
      </w:r>
    </w:p>
  </w:footnote>
  <w:footnote w:id="3">
    <w:p w:rsidR="0042781E" w:rsidRPr="00DF48F6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Proszę zaokrąglić do pełnych liczb.</w:t>
      </w:r>
    </w:p>
  </w:footnote>
  <w:footnote w:id="4">
    <w:p w:rsidR="00E85461" w:rsidRPr="00DF48F6" w:rsidRDefault="00E85461" w:rsidP="00E85461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Pr="00DF48F6">
        <w:rPr>
          <w:rFonts w:ascii="Times New Roman" w:hAnsi="Times New Roman"/>
          <w:sz w:val="20"/>
          <w:szCs w:val="20"/>
        </w:rPr>
        <w:br/>
        <w:t>o którym mowa w ust. 1 pkt 1-3 , w odniesieniu do każdej szkoły wnioskującej o udział w Programie, wkładu własnego w wysokości co najmniej 20 % kwoty kosztów realizacji zadnia objętego dofinansowaniem, z budżetu państwa  .</w:t>
      </w:r>
    </w:p>
  </w:footnote>
  <w:footnote w:id="5">
    <w:p w:rsidR="002B373B" w:rsidRDefault="002B373B" w:rsidP="00E85461">
      <w:pPr>
        <w:pStyle w:val="Tekstprzypisudolnego"/>
        <w:jc w:val="both"/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="00E85461" w:rsidRPr="00DF48F6">
        <w:rPr>
          <w:rFonts w:ascii="Times New Roman" w:hAnsi="Times New Roman"/>
          <w:sz w:val="20"/>
          <w:szCs w:val="20"/>
        </w:rPr>
        <w:br/>
      </w:r>
      <w:r w:rsidRPr="00DF48F6">
        <w:rPr>
          <w:rFonts w:ascii="Times New Roman" w:hAnsi="Times New Roman"/>
          <w:sz w:val="20"/>
          <w:szCs w:val="20"/>
        </w:rPr>
        <w:t>o którym mowa w ust. 1 pkt 1-3 , w odniesieniu do każdej szkoły wnioskującej o udział w Programie, wkładu własnego w wysokości co najmniej 20 % kwoty kosztów realizacji zadnia objętego dof</w:t>
      </w:r>
      <w:r w:rsidR="00CB245D">
        <w:rPr>
          <w:rFonts w:ascii="Times New Roman" w:hAnsi="Times New Roman"/>
          <w:sz w:val="20"/>
          <w:szCs w:val="20"/>
        </w:rPr>
        <w:t>inansowaniem, z budżetu państwa</w:t>
      </w:r>
      <w:r w:rsidRPr="00DF48F6">
        <w:rPr>
          <w:rFonts w:ascii="Times New Roman" w:hAnsi="Times New Roman"/>
          <w:sz w:val="20"/>
          <w:szCs w:val="20"/>
        </w:rPr>
        <w:t>.</w:t>
      </w:r>
    </w:p>
  </w:footnote>
  <w:footnote w:id="6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Default="000640DA">
      <w:pPr>
        <w:pStyle w:val="Tekstprzypisudolnego"/>
      </w:pPr>
      <w:r w:rsidRPr="000640D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podkreślić właściwe </w:t>
      </w:r>
    </w:p>
  </w:footnote>
  <w:footnote w:id="7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98F" w:rsidRDefault="00DA298F" w:rsidP="00DA298F">
    <w:pPr>
      <w:pStyle w:val="Nagwek"/>
    </w:pPr>
    <w:r>
      <w:t>SPR.</w:t>
    </w:r>
    <w:r w:rsidR="000C413C">
      <w:rPr>
        <w:lang w:val="pl-PL"/>
      </w:rPr>
      <w:t>A</w:t>
    </w:r>
    <w:r w:rsidR="00542EAB">
      <w:rPr>
        <w:lang w:val="pl-PL"/>
      </w:rPr>
      <w:t>.</w:t>
    </w:r>
    <w:r w:rsidR="000C413C">
      <w:rPr>
        <w:lang w:val="pl-PL"/>
      </w:rPr>
      <w:t>T</w:t>
    </w:r>
    <w:r>
      <w:t>.DYR.</w:t>
    </w:r>
  </w:p>
  <w:p w:rsidR="00DA298F" w:rsidRDefault="00DA298F">
    <w:pPr>
      <w:pStyle w:val="Nagwek"/>
    </w:pPr>
  </w:p>
  <w:p w:rsidR="00DA298F" w:rsidRDefault="00DA2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krogulska Agnieszka">
    <w15:presenceInfo w15:providerId="AD" w15:userId="S-1-5-21-108011500-2230804570-2763018103-3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1E"/>
    <w:rsid w:val="00042919"/>
    <w:rsid w:val="0004792F"/>
    <w:rsid w:val="000640DA"/>
    <w:rsid w:val="000C1B66"/>
    <w:rsid w:val="000C413C"/>
    <w:rsid w:val="000F3406"/>
    <w:rsid w:val="00122A06"/>
    <w:rsid w:val="00135A0A"/>
    <w:rsid w:val="0015461F"/>
    <w:rsid w:val="00155EA8"/>
    <w:rsid w:val="001B0F74"/>
    <w:rsid w:val="002B373B"/>
    <w:rsid w:val="002F0BFA"/>
    <w:rsid w:val="003712B9"/>
    <w:rsid w:val="003C758D"/>
    <w:rsid w:val="00406F05"/>
    <w:rsid w:val="0042781E"/>
    <w:rsid w:val="00433F5A"/>
    <w:rsid w:val="00440B4D"/>
    <w:rsid w:val="00464CA5"/>
    <w:rsid w:val="004919D2"/>
    <w:rsid w:val="004D60EB"/>
    <w:rsid w:val="004F2916"/>
    <w:rsid w:val="005408C9"/>
    <w:rsid w:val="00542EAB"/>
    <w:rsid w:val="0055728F"/>
    <w:rsid w:val="00606382"/>
    <w:rsid w:val="00632D93"/>
    <w:rsid w:val="0065745E"/>
    <w:rsid w:val="006E4528"/>
    <w:rsid w:val="007069F4"/>
    <w:rsid w:val="007607C3"/>
    <w:rsid w:val="00775230"/>
    <w:rsid w:val="009562ED"/>
    <w:rsid w:val="009B4A49"/>
    <w:rsid w:val="009D2421"/>
    <w:rsid w:val="00A53FB6"/>
    <w:rsid w:val="00B75A57"/>
    <w:rsid w:val="00BC227C"/>
    <w:rsid w:val="00BE0CBB"/>
    <w:rsid w:val="00C22086"/>
    <w:rsid w:val="00C573B0"/>
    <w:rsid w:val="00C720A6"/>
    <w:rsid w:val="00CB245D"/>
    <w:rsid w:val="00CC7981"/>
    <w:rsid w:val="00D73FC6"/>
    <w:rsid w:val="00D74DCD"/>
    <w:rsid w:val="00D87277"/>
    <w:rsid w:val="00DA298F"/>
    <w:rsid w:val="00DF22EA"/>
    <w:rsid w:val="00DF48F6"/>
    <w:rsid w:val="00E07C4F"/>
    <w:rsid w:val="00E528EA"/>
    <w:rsid w:val="00E74EF9"/>
    <w:rsid w:val="00E85461"/>
    <w:rsid w:val="00E92C87"/>
    <w:rsid w:val="00EB141F"/>
    <w:rsid w:val="00ED3A7D"/>
    <w:rsid w:val="00EF29CB"/>
    <w:rsid w:val="00F54FA2"/>
    <w:rsid w:val="00F678E8"/>
    <w:rsid w:val="00F71030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3FB6D3-9C8D-44CC-8FAA-5A4E845D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C703A-C5BB-4C04-97AF-FEFDF3A7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Pracownik</cp:lastModifiedBy>
  <cp:revision>2</cp:revision>
  <cp:lastPrinted>2017-10-30T07:27:00Z</cp:lastPrinted>
  <dcterms:created xsi:type="dcterms:W3CDTF">2018-05-24T10:43:00Z</dcterms:created>
  <dcterms:modified xsi:type="dcterms:W3CDTF">2018-05-24T10:43:00Z</dcterms:modified>
</cp:coreProperties>
</file>